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9A" w:rsidRPr="00D7129A" w:rsidRDefault="006120F8" w:rsidP="00D7129A">
      <w:pPr>
        <w:spacing w:line="259" w:lineRule="auto"/>
        <w:jc w:val="right"/>
        <w:rPr>
          <w:rFonts w:asciiTheme="minorHAnsi" w:eastAsiaTheme="minorHAnsi" w:hAnsiTheme="minorHAnsi" w:cs="Calibri"/>
          <w:sz w:val="20"/>
        </w:rPr>
      </w:pPr>
      <w:r>
        <w:rPr>
          <w:rFonts w:asciiTheme="minorHAnsi" w:eastAsiaTheme="minorHAnsi" w:hAnsiTheme="minorHAnsi" w:cs="Calibri"/>
          <w:sz w:val="20"/>
        </w:rPr>
        <w:t>KPT-DZI</w:t>
      </w:r>
      <w:r w:rsidR="00D7129A" w:rsidRPr="00D7129A">
        <w:rPr>
          <w:rFonts w:asciiTheme="minorHAnsi" w:eastAsiaTheme="minorHAnsi" w:hAnsiTheme="minorHAnsi" w:cs="Calibri"/>
          <w:sz w:val="20"/>
        </w:rPr>
        <w:t>.725</w:t>
      </w:r>
      <w:r w:rsidR="00D7129A">
        <w:rPr>
          <w:rFonts w:asciiTheme="minorHAnsi" w:eastAsiaTheme="minorHAnsi" w:hAnsiTheme="minorHAnsi" w:cs="Calibri"/>
          <w:sz w:val="20"/>
        </w:rPr>
        <w:t>.</w:t>
      </w:r>
      <w:ins w:id="0" w:author="Karolina Grochowina" w:date="2023-01-09T12:24:00Z">
        <w:r w:rsidR="00D9068D">
          <w:rPr>
            <w:rFonts w:asciiTheme="minorHAnsi" w:eastAsiaTheme="minorHAnsi" w:hAnsiTheme="minorHAnsi" w:cs="Calibri"/>
            <w:sz w:val="20"/>
          </w:rPr>
          <w:t>1</w:t>
        </w:r>
      </w:ins>
      <w:del w:id="1" w:author="Karolina Grochowina" w:date="2022-09-13T10:21:00Z">
        <w:r w:rsidR="00D7129A" w:rsidDel="009E14F8">
          <w:rPr>
            <w:rFonts w:asciiTheme="minorHAnsi" w:eastAsiaTheme="minorHAnsi" w:hAnsiTheme="minorHAnsi" w:cs="Calibri"/>
            <w:sz w:val="20"/>
          </w:rPr>
          <w:delText>1</w:delText>
        </w:r>
      </w:del>
      <w:r w:rsidR="00D7129A">
        <w:rPr>
          <w:rFonts w:asciiTheme="minorHAnsi" w:eastAsiaTheme="minorHAnsi" w:hAnsiTheme="minorHAnsi" w:cs="Calibri"/>
          <w:sz w:val="20"/>
        </w:rPr>
        <w:t>.202</w:t>
      </w:r>
      <w:ins w:id="2" w:author="Karolina Grochowina" w:date="2023-01-09T12:25:00Z">
        <w:r w:rsidR="00D9068D">
          <w:rPr>
            <w:rFonts w:asciiTheme="minorHAnsi" w:eastAsiaTheme="minorHAnsi" w:hAnsiTheme="minorHAnsi" w:cs="Calibri"/>
            <w:sz w:val="20"/>
          </w:rPr>
          <w:t>3</w:t>
        </w:r>
      </w:ins>
      <w:bookmarkStart w:id="3" w:name="_GoBack"/>
      <w:bookmarkEnd w:id="3"/>
      <w:del w:id="4" w:author="Karolina Grochowina" w:date="2023-01-09T12:25:00Z">
        <w:r w:rsidR="00D7129A" w:rsidDel="00D9068D">
          <w:rPr>
            <w:rFonts w:asciiTheme="minorHAnsi" w:eastAsiaTheme="minorHAnsi" w:hAnsiTheme="minorHAnsi" w:cs="Calibri"/>
            <w:sz w:val="20"/>
          </w:rPr>
          <w:delText>2</w:delText>
        </w:r>
      </w:del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  <w:r w:rsidRPr="00D7129A">
        <w:rPr>
          <w:rFonts w:asciiTheme="minorHAnsi" w:eastAsiaTheme="minorHAnsi" w:hAnsiTheme="minorHAnsi" w:cstheme="minorBidi"/>
          <w:i/>
          <w:sz w:val="16"/>
        </w:rPr>
        <w:t xml:space="preserve">Załącznik nr 5 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/>
          <w:sz w:val="18"/>
          <w:szCs w:val="20"/>
        </w:rPr>
      </w:pPr>
      <w:r w:rsidRPr="00D7129A">
        <w:rPr>
          <w:rFonts w:asciiTheme="minorHAnsi" w:hAnsiTheme="minorHAnsi"/>
          <w:i/>
          <w:sz w:val="18"/>
        </w:rPr>
        <w:t xml:space="preserve">do dokumentacji pn. </w:t>
      </w:r>
      <w:r w:rsidRPr="00D7129A">
        <w:rPr>
          <w:rFonts w:asciiTheme="minorHAnsi" w:hAnsiTheme="minorHAnsi"/>
          <w:bCs/>
          <w:i/>
          <w:sz w:val="18"/>
          <w:szCs w:val="20"/>
        </w:rPr>
        <w:t>Opis warunków udziału w postępowaniu w trybie</w:t>
      </w:r>
      <w:r w:rsidRPr="00D7129A">
        <w:rPr>
          <w:rFonts w:asciiTheme="minorHAnsi" w:hAnsiTheme="minorHAnsi"/>
          <w:b/>
          <w:bCs/>
          <w:i/>
          <w:sz w:val="18"/>
          <w:szCs w:val="20"/>
        </w:rPr>
        <w:t xml:space="preserve"> </w:t>
      </w:r>
      <w:r w:rsidRPr="00D7129A">
        <w:rPr>
          <w:rFonts w:asciiTheme="minorHAnsi" w:hAnsiTheme="minorHAnsi"/>
          <w:i/>
          <w:sz w:val="18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eastAsiaTheme="minorHAnsi" w:hAnsiTheme="minorHAnsi" w:cs="Arial"/>
                <w:i/>
                <w:sz w:val="16"/>
                <w:szCs w:val="16"/>
              </w:rPr>
              <w:t xml:space="preserve">                                                                                       (miejsce i data)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4"/>
                <w:szCs w:val="18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4"/>
                <w:szCs w:val="18"/>
              </w:rPr>
            </w:pPr>
          </w:p>
        </w:tc>
      </w:tr>
    </w:tbl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28"/>
          <w:szCs w:val="18"/>
        </w:rPr>
      </w:pPr>
    </w:p>
    <w:p w:rsidR="00D7129A" w:rsidRPr="00D7129A" w:rsidRDefault="00D7129A" w:rsidP="00D7129A">
      <w:pPr>
        <w:spacing w:after="120" w:line="240" w:lineRule="auto"/>
        <w:jc w:val="center"/>
        <w:rPr>
          <w:rFonts w:asciiTheme="minorHAnsi" w:eastAsia="Times New Roman" w:hAnsiTheme="minorHAnsi" w:cs="Arial"/>
          <w:b/>
          <w:bCs/>
          <w:sz w:val="32"/>
          <w:szCs w:val="18"/>
        </w:rPr>
      </w:pPr>
      <w:r w:rsidRPr="00D7129A">
        <w:rPr>
          <w:rFonts w:asciiTheme="minorHAnsi" w:eastAsia="Times New Roman" w:hAnsiTheme="minorHAnsi" w:cs="Arial"/>
          <w:b/>
          <w:bCs/>
          <w:sz w:val="32"/>
          <w:szCs w:val="18"/>
        </w:rPr>
        <w:t>KWESTIONARIUSZ BADANIA STATUSU MŚP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 xml:space="preserve">nazwa podmiotu 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sz w:val="16"/>
          <w:szCs w:val="18"/>
        </w:rPr>
      </w:pPr>
      <w:r w:rsidRPr="00D7129A">
        <w:rPr>
          <w:rFonts w:asciiTheme="minorHAnsi" w:eastAsiaTheme="minorHAnsi" w:hAnsiTheme="minorHAnsi" w:cs="Arial"/>
          <w:sz w:val="16"/>
          <w:szCs w:val="18"/>
        </w:rPr>
        <w:t>jest podmiotem spełniającym kryteria pozwalające zaliczyć go następującej kategorii przedsiębiorstw: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7129A" w:rsidRPr="00D7129A" w:rsidTr="005B1DD0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2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7129A" w:rsidRPr="00D7129A" w:rsidTr="005B1DD0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7129A" w:rsidRPr="00D7129A" w:rsidTr="005B1DD0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7129A" w:rsidRPr="00D7129A" w:rsidTr="005B1DD0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Cs/>
          <w:sz w:val="16"/>
          <w:szCs w:val="18"/>
        </w:rPr>
        <w:t>zgodnie z warunkami określonymi w Załączniku I Rozporzą</w:t>
      </w:r>
      <w:r w:rsidR="00DD7BFF">
        <w:rPr>
          <w:rFonts w:asciiTheme="minorHAnsi" w:eastAsia="Times New Roman" w:hAnsiTheme="minorHAnsi" w:cs="Arial"/>
          <w:bCs/>
          <w:sz w:val="16"/>
          <w:szCs w:val="18"/>
        </w:rPr>
        <w:t xml:space="preserve">dzenia Komisji (WE) Nr </w:t>
      </w:r>
      <w:ins w:id="5" w:author="Grzegorz Dębski" w:date="2022-05-19T11:48:00Z">
        <w:r w:rsidR="00DD7BFF">
          <w:rPr>
            <w:rFonts w:asciiTheme="minorHAnsi" w:eastAsia="Times New Roman" w:hAnsiTheme="minorHAnsi" w:cs="Arial"/>
            <w:bCs/>
            <w:sz w:val="16"/>
            <w:szCs w:val="18"/>
          </w:rPr>
          <w:t>651/2014</w:t>
        </w:r>
      </w:ins>
      <w:r w:rsidRPr="00D7129A">
        <w:rPr>
          <w:rFonts w:asciiTheme="minorHAnsi" w:eastAsia="Times New Roman" w:hAnsiTheme="minorHAnsi" w:cs="Arial"/>
          <w:bCs/>
          <w:sz w:val="16"/>
          <w:szCs w:val="18"/>
        </w:rPr>
        <w:br/>
        <w:t xml:space="preserve">z dnia 6 sierpnia 2008 roku </w:t>
      </w:r>
      <w:r w:rsidRPr="00D7129A">
        <w:rPr>
          <w:rFonts w:asciiTheme="minorHAnsi" w:eastAsia="Times New Roman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b/>
          <w:bCs/>
          <w:spacing w:val="20"/>
          <w:sz w:val="16"/>
          <w:szCs w:val="18"/>
        </w:rPr>
      </w:pP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</w:rPr>
        <w:t>CZĘŚĆ A: DANE DOTYCZĄCE PRZEDSIĘBIORCY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>B.1. Wielkość zatrudnienia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u w:val="single"/>
                <w:lang w:eastAsia="pl-PL"/>
              </w:rPr>
              <w:t>nie posiada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lastRenderedPageBreak/>
              <w:t>II.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III. Czy następujące podmioty: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theme="minorBidi"/>
                <w:sz w:val="20"/>
              </w:rPr>
            </w:pP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br/>
              <w:t>1 250 000 EUR,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uniwersytety lub niedochodowe ośrodki badawcze,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inwestorzy instytucjonalni łącznie z regionalnymi funduszami rozwoju,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 xml:space="preserve">samorządy lokalne z rocznym budżetem nie przekraczającym </w:t>
            </w: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br/>
              <w:t>10 mln EUR oraz liczbą mieszkańców poniżej 5 000,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  <w:u w:val="single"/>
        </w:rPr>
        <w:t>Część B</w:t>
      </w:r>
      <w:r w:rsidRPr="00D7129A">
        <w:rPr>
          <w:rFonts w:asciiTheme="minorHAnsi" w:eastAsia="Times New Roman" w:hAnsiTheme="minorHAnsi" w:cs="Arial"/>
          <w:b/>
          <w:sz w:val="16"/>
          <w:szCs w:val="18"/>
        </w:rPr>
        <w:t xml:space="preserve">   DANE DOTYCZĄCE PODMIOTÓW PARTNERSKICH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 xml:space="preserve">C.5.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  <w:u w:val="single"/>
        </w:rPr>
        <w:t>Część C</w:t>
      </w: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</w:rPr>
        <w:t xml:space="preserve">  DANE DOTYCZĄCE PODMIOTÓW POWIĄZANYCH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theme="minorBidi"/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 w:rsidRPr="00D7129A">
        <w:rPr>
          <w:rFonts w:asciiTheme="minorHAnsi" w:eastAsiaTheme="minorHAnsi" w:hAnsiTheme="minorHAnsi" w:cstheme="minorBidi"/>
          <w:sz w:val="20"/>
        </w:rPr>
        <w:br/>
        <w:t>i prawnym.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20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………………………………………………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18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(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podpis i piecz</w:t>
      </w:r>
      <w:r w:rsidRPr="00D7129A">
        <w:rPr>
          <w:rFonts w:asciiTheme="minorHAnsi" w:eastAsiaTheme="minorHAnsi" w:hAnsiTheme="minorHAnsi" w:cstheme="minorBidi"/>
          <w:sz w:val="18"/>
        </w:rPr>
        <w:t>ą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tka osoby upowa</w:t>
      </w:r>
      <w:r w:rsidRPr="00D7129A">
        <w:rPr>
          <w:rFonts w:asciiTheme="minorHAnsi" w:eastAsiaTheme="minorHAnsi" w:hAnsiTheme="minorHAnsi" w:cstheme="minorBidi"/>
          <w:sz w:val="18"/>
        </w:rPr>
        <w:t>ż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nionej do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Calibri"/>
          <w:sz w:val="16"/>
          <w:szCs w:val="20"/>
        </w:rPr>
      </w:pPr>
      <w:r w:rsidRPr="00D7129A">
        <w:rPr>
          <w:rFonts w:asciiTheme="minorHAnsi" w:eastAsia="Times New Roman" w:hAnsiTheme="minorHAnsi" w:cs="Calibri"/>
          <w:i/>
          <w:iCs/>
          <w:sz w:val="16"/>
          <w:szCs w:val="20"/>
        </w:rPr>
        <w:t>reprezentowania Wnioskodawcy)</w:t>
      </w:r>
    </w:p>
    <w:p w:rsidR="00CA3DAE" w:rsidRPr="00F55695" w:rsidRDefault="00CA3DAE" w:rsidP="00EE0AE2">
      <w:pPr>
        <w:rPr>
          <w:rFonts w:eastAsia="Times New Roman"/>
          <w:b/>
          <w:lang w:eastAsia="pl-PL"/>
        </w:rPr>
      </w:pPr>
    </w:p>
    <w:sectPr w:rsidR="00CA3DAE" w:rsidRPr="00F55695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0AC" w:rsidRDefault="004130AC" w:rsidP="00013907">
      <w:pPr>
        <w:spacing w:after="0" w:line="240" w:lineRule="auto"/>
      </w:pPr>
      <w:r>
        <w:separator/>
      </w:r>
    </w:p>
  </w:endnote>
  <w:end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7C13BE" w:rsidRDefault="00237E4D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D9068D">
      <w:rPr>
        <w:b/>
        <w:bCs/>
        <w:noProof/>
        <w:color w:val="CE0058"/>
        <w:sz w:val="16"/>
        <w:szCs w:val="16"/>
      </w:rPr>
      <w:t>5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D9068D">
      <w:rPr>
        <w:b/>
        <w:bCs/>
        <w:noProof/>
        <w:color w:val="CE0058"/>
        <w:sz w:val="16"/>
        <w:szCs w:val="16"/>
      </w:rPr>
      <w:t>5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0AC" w:rsidRDefault="004130AC" w:rsidP="00013907">
      <w:pPr>
        <w:spacing w:after="0" w:line="240" w:lineRule="auto"/>
      </w:pPr>
      <w:r>
        <w:separator/>
      </w:r>
    </w:p>
  </w:footnote>
  <w:foot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footnote>
  <w:footnote w:id="1">
    <w:p w:rsidR="00D7129A" w:rsidRDefault="00D7129A" w:rsidP="00D7129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D9068D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D9068D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rolina Grochowina">
    <w15:presenceInfo w15:providerId="AD" w15:userId="S-1-5-21-4225244190-2691708948-1134185711-17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336C0"/>
    <w:rsid w:val="00237E4D"/>
    <w:rsid w:val="00251F90"/>
    <w:rsid w:val="00295A36"/>
    <w:rsid w:val="002A3146"/>
    <w:rsid w:val="002D1E7C"/>
    <w:rsid w:val="002F7C45"/>
    <w:rsid w:val="003B0534"/>
    <w:rsid w:val="003F13E6"/>
    <w:rsid w:val="00410D5B"/>
    <w:rsid w:val="004130AC"/>
    <w:rsid w:val="0041760F"/>
    <w:rsid w:val="00434DE1"/>
    <w:rsid w:val="00530311"/>
    <w:rsid w:val="0054724D"/>
    <w:rsid w:val="005D3B82"/>
    <w:rsid w:val="005E6617"/>
    <w:rsid w:val="006104DC"/>
    <w:rsid w:val="006120F8"/>
    <w:rsid w:val="0061396A"/>
    <w:rsid w:val="0062723F"/>
    <w:rsid w:val="0065370A"/>
    <w:rsid w:val="0067114E"/>
    <w:rsid w:val="006A37F9"/>
    <w:rsid w:val="006D6F20"/>
    <w:rsid w:val="00712D4F"/>
    <w:rsid w:val="00783394"/>
    <w:rsid w:val="007919B7"/>
    <w:rsid w:val="007C13BE"/>
    <w:rsid w:val="008162F3"/>
    <w:rsid w:val="00830DF2"/>
    <w:rsid w:val="0088010F"/>
    <w:rsid w:val="008F3A77"/>
    <w:rsid w:val="00964B25"/>
    <w:rsid w:val="009A3B76"/>
    <w:rsid w:val="009C6BC5"/>
    <w:rsid w:val="009E14F8"/>
    <w:rsid w:val="00A12E50"/>
    <w:rsid w:val="00AC1DDE"/>
    <w:rsid w:val="00AC6384"/>
    <w:rsid w:val="00AE00C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A3DAE"/>
    <w:rsid w:val="00D02D19"/>
    <w:rsid w:val="00D41BD2"/>
    <w:rsid w:val="00D7129A"/>
    <w:rsid w:val="00D72742"/>
    <w:rsid w:val="00D9068D"/>
    <w:rsid w:val="00D94917"/>
    <w:rsid w:val="00DD7BFF"/>
    <w:rsid w:val="00E15273"/>
    <w:rsid w:val="00E24886"/>
    <w:rsid w:val="00EB622D"/>
    <w:rsid w:val="00EB6A60"/>
    <w:rsid w:val="00EE0AE2"/>
    <w:rsid w:val="00F1668D"/>
    <w:rsid w:val="00F55695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1C236FD-A6B6-4D65-B993-67546DA6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D71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129A"/>
    <w:rPr>
      <w:lang w:eastAsia="en-US"/>
    </w:rPr>
  </w:style>
  <w:style w:type="character" w:styleId="Odwoanieprzypisudolnego">
    <w:name w:val="footnote reference"/>
    <w:rsid w:val="00D71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21D14-1038-41AC-AF5D-4CA359F4C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Śmigielska</dc:creator>
  <cp:lastModifiedBy>Karolina Grochowina</cp:lastModifiedBy>
  <cp:revision>3</cp:revision>
  <cp:lastPrinted>2022-05-18T10:08:00Z</cp:lastPrinted>
  <dcterms:created xsi:type="dcterms:W3CDTF">2022-10-25T08:52:00Z</dcterms:created>
  <dcterms:modified xsi:type="dcterms:W3CDTF">2023-01-09T11:25:00Z</dcterms:modified>
</cp:coreProperties>
</file>