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2CBAC0E6" w:rsidR="00894B73" w:rsidRPr="002C29D2" w:rsidRDefault="000F31F0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KPT-DZI.725.6</w:t>
      </w:r>
      <w:r w:rsidR="008A1781">
        <w:rPr>
          <w:rFonts w:asciiTheme="minorHAnsi" w:eastAsia="Times New Roman" w:hAnsiTheme="minorHAnsi" w:cs="Calibri"/>
          <w:sz w:val="20"/>
          <w:szCs w:val="20"/>
          <w:lang w:eastAsia="pl-PL"/>
        </w:rPr>
        <w:t>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C8EFC81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przetargu nieograniczonego na wynajem nieruchomości </w:t>
      </w:r>
      <w:ins w:id="0" w:author="gdebski148@interia.pl" w:date="2023-07-14T10:43:00Z">
        <w:r w:rsidR="00264299">
          <w:rPr>
            <w:rFonts w:asciiTheme="minorHAnsi" w:eastAsia="Times New Roman" w:hAnsiTheme="minorHAnsi"/>
            <w:i/>
            <w:sz w:val="20"/>
            <w:szCs w:val="20"/>
            <w:lang w:eastAsia="pl-PL"/>
          </w:rPr>
          <w:t>nie</w:t>
        </w:r>
      </w:ins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6B5E441C" w14:textId="0FA44722" w:rsidR="000F31F0" w:rsidRPr="000F31F0" w:rsidRDefault="00894B73" w:rsidP="000F31F0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B98ECA0" w14:textId="241B7FE5" w:rsidR="000F31F0" w:rsidRPr="000F31F0" w:rsidRDefault="000F31F0" w:rsidP="000F31F0">
      <w:pPr>
        <w:pStyle w:val="Akapitzlist"/>
        <w:numPr>
          <w:ilvl w:val="0"/>
          <w:numId w:val="6"/>
        </w:numPr>
        <w:spacing w:after="0" w:line="360" w:lineRule="auto"/>
        <w:rPr>
          <w:rFonts w:eastAsia="Times New Roman" w:cs="Arial"/>
          <w:b/>
          <w:sz w:val="20"/>
          <w:szCs w:val="20"/>
          <w:lang w:eastAsia="pl-PL"/>
        </w:rPr>
      </w:pPr>
      <w:r w:rsidRPr="000F31F0">
        <w:rPr>
          <w:rFonts w:eastAsia="Times New Roman" w:cs="Arial"/>
          <w:b/>
          <w:sz w:val="20"/>
          <w:szCs w:val="20"/>
          <w:lang w:eastAsia="pl-PL"/>
        </w:rPr>
        <w:t xml:space="preserve">Wynajem działki </w:t>
      </w:r>
      <w:r>
        <w:rPr>
          <w:rFonts w:eastAsia="Times New Roman" w:cs="Arial"/>
          <w:b/>
          <w:sz w:val="20"/>
          <w:szCs w:val="20"/>
          <w:lang w:eastAsia="pl-PL"/>
        </w:rPr>
        <w:t>o powierzchni 300</w:t>
      </w:r>
      <w:r w:rsidRPr="000F31F0">
        <w:rPr>
          <w:rFonts w:eastAsia="Times New Roman" w:cs="Arial"/>
          <w:b/>
          <w:sz w:val="20"/>
          <w:szCs w:val="20"/>
          <w:lang w:eastAsia="pl-PL"/>
        </w:rPr>
        <w:t xml:space="preserve"> m2 przy nieruchomości położonej w Kielcach przy ul. Olszewskiego 21, oznaczoną jako dzia</w:t>
      </w:r>
      <w:r>
        <w:rPr>
          <w:rFonts w:eastAsia="Times New Roman" w:cs="Arial"/>
          <w:b/>
          <w:sz w:val="20"/>
          <w:szCs w:val="20"/>
          <w:lang w:eastAsia="pl-PL"/>
        </w:rPr>
        <w:t>łka o numerze ewidencyjnym 6/406</w:t>
      </w:r>
      <w:r w:rsidRPr="000F31F0">
        <w:rPr>
          <w:rFonts w:eastAsia="Times New Roman" w:cs="Arial"/>
          <w:b/>
          <w:sz w:val="20"/>
          <w:szCs w:val="20"/>
          <w:lang w:eastAsia="pl-PL"/>
        </w:rPr>
        <w:t xml:space="preserve"> stanowiącej własność Miasta Kielce i  będącej </w:t>
      </w:r>
    </w:p>
    <w:p w14:paraId="74BA95A8" w14:textId="77777777" w:rsidR="000F31F0" w:rsidRPr="000F31F0" w:rsidRDefault="000F31F0" w:rsidP="000F31F0">
      <w:pPr>
        <w:pStyle w:val="Akapitzlist"/>
        <w:spacing w:after="0" w:line="360" w:lineRule="auto"/>
        <w:rPr>
          <w:rFonts w:eastAsia="Times New Roman" w:cs="Arial"/>
          <w:b/>
          <w:sz w:val="20"/>
          <w:szCs w:val="20"/>
          <w:lang w:eastAsia="pl-PL"/>
        </w:rPr>
      </w:pPr>
      <w:r w:rsidRPr="000F31F0">
        <w:rPr>
          <w:rFonts w:eastAsia="Times New Roman" w:cs="Arial"/>
          <w:b/>
          <w:sz w:val="20"/>
          <w:szCs w:val="20"/>
          <w:lang w:eastAsia="pl-PL"/>
        </w:rPr>
        <w:t xml:space="preserve">w trwałym zarządzie Kieleckiego Parku Technologicznego – Strefa II – Centrum Technologiczne, objętych obszarem Specjalnej Strefy Ekonomicznej „Starachowice” (Podstrefa Kielce). </w:t>
      </w:r>
    </w:p>
    <w:p w14:paraId="388D0E6A" w14:textId="1CFA1E9D" w:rsidR="004E1222" w:rsidRPr="00894B73" w:rsidRDefault="004E1222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0D12494" w:rsidR="00894B73" w:rsidRPr="00894B73" w:rsidRDefault="00894B73" w:rsidP="000F31F0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Proponowana cena za </w:t>
            </w:r>
            <w:ins w:id="1" w:author="gdebski148@interia.pl" w:date="2023-07-14T10:42:00Z">
              <w:r w:rsidR="00264299">
                <w:rPr>
                  <w:rFonts w:asciiTheme="minorHAnsi" w:eastAsia="Times New Roman" w:hAnsiTheme="minorHAnsi"/>
                  <w:sz w:val="20"/>
                  <w:szCs w:val="20"/>
                  <w:lang w:eastAsia="pl-PL"/>
                </w:rPr>
                <w:t xml:space="preserve">1 </w:t>
              </w:r>
            </w:ins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F31F0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nie mniej niż </w:t>
            </w:r>
            <w:ins w:id="2" w:author="Karolina Grochowina" w:date="2023-07-14T11:04:00Z">
              <w:r w:rsidR="001A21C7">
                <w:rPr>
                  <w:rFonts w:asciiTheme="minorHAnsi" w:eastAsia="Times New Roman" w:hAnsiTheme="minorHAnsi"/>
                  <w:b/>
                  <w:sz w:val="20"/>
                  <w:szCs w:val="20"/>
                  <w:lang w:eastAsia="pl-PL"/>
                </w:rPr>
                <w:t xml:space="preserve">2,50 </w:t>
              </w:r>
            </w:ins>
            <w:bookmarkStart w:id="3" w:name="_GoBack"/>
            <w:bookmarkEnd w:id="3"/>
            <w:ins w:id="4" w:author="gdebski148@interia.pl" w:date="2023-07-14T10:15:00Z">
              <w:del w:id="5" w:author="Karolina Grochowina" w:date="2023-07-14T11:04:00Z">
                <w:r w:rsidR="006E2931" w:rsidDel="001A21C7">
                  <w:rPr>
                    <w:rFonts w:asciiTheme="minorHAnsi" w:eastAsia="Times New Roman" w:hAnsiTheme="minorHAnsi"/>
                    <w:b/>
                    <w:sz w:val="20"/>
                    <w:szCs w:val="20"/>
                    <w:lang w:eastAsia="pl-PL"/>
                  </w:rPr>
                  <w:delText>……………….</w:delText>
                </w:r>
              </w:del>
              <w:r w:rsidR="006E2931">
                <w:rPr>
                  <w:rFonts w:asciiTheme="minorHAnsi" w:eastAsia="Times New Roman" w:hAnsiTheme="minorHAnsi"/>
                  <w:b/>
                  <w:sz w:val="20"/>
                  <w:szCs w:val="20"/>
                  <w:lang w:eastAsia="pl-PL"/>
                </w:rPr>
                <w:t xml:space="preserve">zł za </w:t>
              </w:r>
            </w:ins>
            <w:ins w:id="6" w:author="gdebski148@interia.pl" w:date="2023-07-14T10:42:00Z">
              <w:r w:rsidR="00264299">
                <w:rPr>
                  <w:rFonts w:asciiTheme="minorHAnsi" w:eastAsia="Times New Roman" w:hAnsiTheme="minorHAnsi"/>
                  <w:b/>
                  <w:sz w:val="20"/>
                  <w:szCs w:val="20"/>
                  <w:lang w:eastAsia="pl-PL"/>
                </w:rPr>
                <w:t xml:space="preserve">1 </w:t>
              </w:r>
            </w:ins>
            <w:ins w:id="7" w:author="gdebski148@interia.pl" w:date="2023-07-14T10:15:00Z">
              <w:r w:rsidR="006E2931" w:rsidRPr="00894B73">
                <w:rPr>
                  <w:rFonts w:asciiTheme="minorHAnsi" w:eastAsia="Times New Roman" w:hAnsiTheme="minorHAnsi"/>
                  <w:sz w:val="20"/>
                  <w:szCs w:val="20"/>
                  <w:lang w:eastAsia="pl-PL"/>
                </w:rPr>
                <w:t xml:space="preserve">m² </w:t>
              </w:r>
            </w:ins>
            <w:del w:id="8" w:author="gdebski148@interia.pl" w:date="2023-07-14T10:15:00Z">
              <w:r w:rsidR="000F31F0" w:rsidDel="006E2931">
                <w:rPr>
                  <w:rFonts w:asciiTheme="minorHAnsi" w:eastAsia="Times New Roman" w:hAnsiTheme="minorHAnsi"/>
                  <w:b/>
                  <w:sz w:val="20"/>
                  <w:szCs w:val="20"/>
                  <w:lang w:eastAsia="pl-PL"/>
                </w:rPr>
                <w:delText>750,00 zł za całość przedmiotu naj</w:delText>
              </w:r>
            </w:del>
            <w:del w:id="9" w:author="gdebski148@interia.pl" w:date="2023-07-14T10:14:00Z">
              <w:r w:rsidR="000F31F0" w:rsidDel="006E2931">
                <w:rPr>
                  <w:rFonts w:asciiTheme="minorHAnsi" w:eastAsia="Times New Roman" w:hAnsiTheme="minorHAnsi"/>
                  <w:b/>
                  <w:sz w:val="20"/>
                  <w:szCs w:val="20"/>
                  <w:lang w:eastAsia="pl-PL"/>
                </w:rPr>
                <w:delText>mu</w:delText>
              </w:r>
            </w:del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57E88FEB" w:rsidR="00894B73" w:rsidRPr="000F31F0" w:rsidRDefault="00894B73" w:rsidP="000F31F0">
      <w:pPr>
        <w:pStyle w:val="Akapitzlist"/>
        <w:numPr>
          <w:ilvl w:val="1"/>
          <w:numId w:val="6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0F31F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DD3B8E" w:rsidRPr="000F31F0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0F31F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lat</w:t>
            </w:r>
          </w:p>
        </w:tc>
      </w:tr>
    </w:tbl>
    <w:p w14:paraId="6E3DDBEB" w14:textId="77777777" w:rsidR="00894B73" w:rsidRPr="00894B73" w:rsidRDefault="00894B73" w:rsidP="000F31F0">
      <w:pPr>
        <w:spacing w:after="0" w:line="24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15E3CC34" w:rsidR="00894B73" w:rsidRPr="00894B73" w:rsidRDefault="000F31F0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sz w:val="20"/>
          <w:szCs w:val="20"/>
          <w:lang w:eastAsia="pl-PL"/>
        </w:rPr>
        <w:t>1.3</w:t>
      </w:r>
      <w:r w:rsidR="00894B73"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3CB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Nazwa firmy: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 firmy: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telefonu: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faksu: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536B88C5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</w:t>
      </w:r>
      <w:ins w:id="10" w:author="gdebski148@interia.pl" w:date="2023-07-14T10:46:00Z">
        <w:r w:rsidR="008E131C">
          <w:rPr>
            <w:rFonts w:asciiTheme="minorHAnsi" w:eastAsia="Times New Roman" w:hAnsiTheme="minorHAnsi"/>
            <w:i/>
            <w:sz w:val="20"/>
            <w:szCs w:val="20"/>
            <w:lang w:eastAsia="pl-PL"/>
          </w:rPr>
          <w:t>nie</w:t>
        </w:r>
      </w:ins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lastRenderedPageBreak/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commentRangeStart w:id="11"/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commentRangeEnd w:id="11"/>
    <w:p w14:paraId="2BE2A393" w14:textId="77777777" w:rsidR="00894B73" w:rsidRPr="00894B73" w:rsidRDefault="00264299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  <w:r>
        <w:rPr>
          <w:rStyle w:val="Odwoaniedokomentarza"/>
        </w:rPr>
        <w:commentReference w:id="11"/>
      </w:r>
    </w:p>
    <w:p w14:paraId="4A2EFEEC" w14:textId="77777777" w:rsidR="00CA3DAE" w:rsidRPr="00EE0AE2" w:rsidRDefault="00CA3DAE" w:rsidP="00EE0AE2"/>
    <w:sectPr w:rsidR="00CA3DAE" w:rsidRPr="00EE0AE2" w:rsidSect="008162F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1" w:author="gdebski148@interia.pl" w:date="2023-07-14T10:45:00Z" w:initials="g">
    <w:p w14:paraId="2123ED4A" w14:textId="167DC21C" w:rsidR="00264299" w:rsidRDefault="00264299">
      <w:pPr>
        <w:pStyle w:val="Tekstkomentarza"/>
      </w:pPr>
      <w:r>
        <w:rPr>
          <w:rStyle w:val="Odwoaniedokomentarza"/>
        </w:rPr>
        <w:annotationRef/>
      </w:r>
      <w:r>
        <w:t>Jeżeli  w kryterium oceny oferty będzie tylko cena to te informacje są zbędne.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23ED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0E43E" w14:textId="77777777" w:rsidR="00993E5B" w:rsidRDefault="00993E5B" w:rsidP="00013907">
      <w:pPr>
        <w:spacing w:after="0" w:line="240" w:lineRule="auto"/>
      </w:pPr>
      <w:r>
        <w:separator/>
      </w:r>
    </w:p>
  </w:endnote>
  <w:endnote w:type="continuationSeparator" w:id="0">
    <w:p w14:paraId="47B2E60B" w14:textId="77777777" w:rsidR="00993E5B" w:rsidRDefault="00993E5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A21C7">
      <w:rPr>
        <w:b/>
        <w:bCs/>
        <w:noProof/>
        <w:color w:val="CE0058"/>
        <w:sz w:val="16"/>
        <w:szCs w:val="16"/>
      </w:rPr>
      <w:t>3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1A21C7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EFB38" w14:textId="77777777" w:rsidR="00993E5B" w:rsidRDefault="00993E5B" w:rsidP="00013907">
      <w:pPr>
        <w:spacing w:after="0" w:line="240" w:lineRule="auto"/>
      </w:pPr>
      <w:r>
        <w:separator/>
      </w:r>
    </w:p>
  </w:footnote>
  <w:footnote w:type="continuationSeparator" w:id="0">
    <w:p w14:paraId="251604EB" w14:textId="77777777" w:rsidR="00993E5B" w:rsidRDefault="00993E5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1A21C7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78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1A21C7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5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96008"/>
    <w:multiLevelType w:val="multilevel"/>
    <w:tmpl w:val="1FCA1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trackRevisions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31F0"/>
    <w:rsid w:val="000F77D7"/>
    <w:rsid w:val="001470D6"/>
    <w:rsid w:val="001872B4"/>
    <w:rsid w:val="001A21C7"/>
    <w:rsid w:val="001D654E"/>
    <w:rsid w:val="001F5009"/>
    <w:rsid w:val="00251F90"/>
    <w:rsid w:val="00264299"/>
    <w:rsid w:val="00295A36"/>
    <w:rsid w:val="002A3146"/>
    <w:rsid w:val="002C29D2"/>
    <w:rsid w:val="002D1E7C"/>
    <w:rsid w:val="002F7C45"/>
    <w:rsid w:val="003334ED"/>
    <w:rsid w:val="003B0534"/>
    <w:rsid w:val="003F13E6"/>
    <w:rsid w:val="00410D5B"/>
    <w:rsid w:val="00412A1E"/>
    <w:rsid w:val="0041760F"/>
    <w:rsid w:val="004B1A89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6E2931"/>
    <w:rsid w:val="00712D4F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A1781"/>
    <w:rsid w:val="008E131C"/>
    <w:rsid w:val="008F3A77"/>
    <w:rsid w:val="00964B25"/>
    <w:rsid w:val="00993E5B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4:docId w14:val="699932FF"/>
  <w15:docId w15:val="{D85EA840-228F-47AE-BAB7-EE47ABFD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F31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4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2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29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19CC5-2B6A-45EF-9944-E90BD406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1041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5</cp:revision>
  <cp:lastPrinted>2017-12-18T13:05:00Z</cp:lastPrinted>
  <dcterms:created xsi:type="dcterms:W3CDTF">2023-07-14T08:17:00Z</dcterms:created>
  <dcterms:modified xsi:type="dcterms:W3CDTF">2023-07-14T09:04:00Z</dcterms:modified>
</cp:coreProperties>
</file>